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95466" w14:textId="75A128C8" w:rsidR="00441506" w:rsidRPr="00A16215" w:rsidRDefault="00463F8E" w:rsidP="00AF1934">
      <w:pPr>
        <w:adjustRightInd w:val="0"/>
        <w:snapToGrid w:val="0"/>
        <w:spacing w:line="34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ins w:id="0" w:author="w" w:date="2024-08-30T14:19:00Z">
        <w:r w:rsidR="00AF1934">
          <w:rPr>
            <w:rFonts w:ascii="ＭＳ 明朝" w:hAnsi="ＭＳ 明朝" w:hint="eastAsia"/>
            <w:sz w:val="22"/>
            <w:szCs w:val="22"/>
          </w:rPr>
          <w:t>６</w:t>
        </w:r>
      </w:ins>
      <w:del w:id="1" w:author="w" w:date="2024-08-30T14:19:00Z">
        <w:r w:rsidDel="00AF1934">
          <w:rPr>
            <w:rFonts w:ascii="ＭＳ 明朝" w:hAnsi="ＭＳ 明朝" w:hint="eastAsia"/>
            <w:sz w:val="22"/>
            <w:szCs w:val="22"/>
          </w:rPr>
          <w:delText>５</w:delText>
        </w:r>
      </w:del>
    </w:p>
    <w:p w14:paraId="66779895" w14:textId="77777777" w:rsidR="00441506" w:rsidRPr="00D11550" w:rsidRDefault="00134F56" w:rsidP="00AF1934">
      <w:pPr>
        <w:adjustRightInd w:val="0"/>
        <w:snapToGrid w:val="0"/>
        <w:spacing w:line="340" w:lineRule="exact"/>
        <w:jc w:val="center"/>
        <w:rPr>
          <w:rFonts w:ascii="ＭＳ 明朝" w:hAnsi="ＭＳ 明朝"/>
          <w:sz w:val="36"/>
          <w:szCs w:val="36"/>
        </w:rPr>
      </w:pPr>
      <w:r w:rsidRPr="00D11550">
        <w:rPr>
          <w:rFonts w:ascii="ＭＳ 明朝" w:hAnsi="ＭＳ 明朝" w:hint="eastAsia"/>
          <w:sz w:val="36"/>
          <w:szCs w:val="36"/>
        </w:rPr>
        <w:t>委託業</w:t>
      </w:r>
      <w:r w:rsidR="00441506" w:rsidRPr="00D11550">
        <w:rPr>
          <w:rFonts w:ascii="ＭＳ 明朝" w:hAnsi="ＭＳ 明朝" w:hint="eastAsia"/>
          <w:sz w:val="36"/>
          <w:szCs w:val="36"/>
        </w:rPr>
        <w:t>務完了報告書</w:t>
      </w:r>
    </w:p>
    <w:p w14:paraId="15256991" w14:textId="77777777" w:rsidR="00441506" w:rsidRPr="001166E6" w:rsidRDefault="00441506" w:rsidP="00AF1934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</w:pPr>
    </w:p>
    <w:p w14:paraId="574FA68F" w14:textId="77777777" w:rsidR="00441506" w:rsidRPr="001166E6" w:rsidRDefault="00441506" w:rsidP="00AF1934">
      <w:pPr>
        <w:adjustRightInd w:val="0"/>
        <w:snapToGrid w:val="0"/>
        <w:spacing w:line="340" w:lineRule="exact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A16215">
        <w:rPr>
          <w:rFonts w:ascii="ＭＳ 明朝" w:hAnsi="ＭＳ 明朝" w:hint="eastAsia"/>
          <w:sz w:val="24"/>
        </w:rPr>
        <w:t xml:space="preserve">　</w:t>
      </w:r>
    </w:p>
    <w:p w14:paraId="25B58F59" w14:textId="77777777" w:rsidR="00441506" w:rsidRPr="001166E6" w:rsidRDefault="00441506" w:rsidP="00AF1934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</w:pPr>
    </w:p>
    <w:p w14:paraId="4149032D" w14:textId="77777777" w:rsidR="00134F56" w:rsidRPr="001166E6" w:rsidRDefault="0003401F" w:rsidP="00AF1934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134F56" w:rsidRPr="001166E6">
        <w:rPr>
          <w:rFonts w:ascii="ＭＳ 明朝" w:hAnsi="ＭＳ 明朝" w:hint="eastAsia"/>
          <w:sz w:val="24"/>
        </w:rPr>
        <w:t xml:space="preserve">　様</w:t>
      </w:r>
    </w:p>
    <w:p w14:paraId="290BB7E1" w14:textId="77777777" w:rsidR="00134F56" w:rsidRPr="001166E6" w:rsidRDefault="00134F56" w:rsidP="00AF1934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</w:pPr>
    </w:p>
    <w:p w14:paraId="419A071C" w14:textId="77777777" w:rsidR="00134F56" w:rsidRPr="001166E6" w:rsidRDefault="00134F56" w:rsidP="00AF1934">
      <w:pPr>
        <w:adjustRightInd w:val="0"/>
        <w:snapToGrid w:val="0"/>
        <w:spacing w:line="340" w:lineRule="exact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14:paraId="4D0F84E1" w14:textId="77777777" w:rsidR="00134F56" w:rsidRPr="00322041" w:rsidRDefault="00134F56" w:rsidP="00AF1934">
      <w:pPr>
        <w:adjustRightInd w:val="0"/>
        <w:snapToGrid w:val="0"/>
        <w:spacing w:line="340" w:lineRule="exact"/>
        <w:ind w:firstLineChars="1700" w:firstLine="4080"/>
        <w:rPr>
          <w:rFonts w:ascii="ＭＳ 明朝" w:hAnsi="ＭＳ 明朝"/>
          <w:sz w:val="24"/>
        </w:rPr>
      </w:pPr>
      <w:r w:rsidRPr="00322041">
        <w:rPr>
          <w:rFonts w:ascii="ＭＳ 明朝" w:hAnsi="ＭＳ 明朝" w:hint="eastAsia"/>
          <w:sz w:val="24"/>
        </w:rPr>
        <w:t>（</w:t>
      </w:r>
      <w:r w:rsidR="00EF2B9C" w:rsidRPr="00322041">
        <w:rPr>
          <w:rFonts w:ascii="ＭＳ 明朝" w:hAnsi="ＭＳ 明朝" w:hint="eastAsia"/>
          <w:sz w:val="24"/>
        </w:rPr>
        <w:t>名　　　　称</w:t>
      </w:r>
      <w:r w:rsidRPr="00322041">
        <w:rPr>
          <w:rFonts w:ascii="ＭＳ 明朝" w:hAnsi="ＭＳ 明朝" w:hint="eastAsia"/>
          <w:sz w:val="24"/>
        </w:rPr>
        <w:t>）</w:t>
      </w:r>
    </w:p>
    <w:p w14:paraId="67697F0E" w14:textId="77777777" w:rsidR="00134F56" w:rsidRPr="001166E6" w:rsidRDefault="00134F56" w:rsidP="00AF1934">
      <w:pPr>
        <w:adjustRightInd w:val="0"/>
        <w:snapToGrid w:val="0"/>
        <w:spacing w:line="340" w:lineRule="exact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  <w:r>
        <w:rPr>
          <w:rFonts w:ascii="ＭＳ 明朝" w:hAnsi="ＭＳ 明朝" w:hint="eastAsia"/>
          <w:sz w:val="24"/>
        </w:rPr>
        <w:t xml:space="preserve">　　　　　　　　　　</w:t>
      </w:r>
    </w:p>
    <w:p w14:paraId="553C3BB0" w14:textId="77777777" w:rsidR="00441506" w:rsidRPr="001166E6" w:rsidRDefault="00441506" w:rsidP="00AF1934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</w:pPr>
    </w:p>
    <w:p w14:paraId="02CAB598" w14:textId="259C5F6D" w:rsidR="00441506" w:rsidRPr="001166E6" w:rsidRDefault="00134F56" w:rsidP="00AF1934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</w:t>
      </w:r>
      <w:r w:rsidR="00441506" w:rsidRPr="00AF1934">
        <w:rPr>
          <w:rFonts w:ascii="ＭＳ 明朝" w:hAnsi="ＭＳ 明朝" w:hint="eastAsia"/>
          <w:sz w:val="24"/>
        </w:rPr>
        <w:t>第</w:t>
      </w:r>
      <w:r w:rsidR="004C101B" w:rsidRPr="00AF1934">
        <w:rPr>
          <w:rFonts w:ascii="ＭＳ 明朝" w:hAnsi="ＭＳ 明朝"/>
          <w:sz w:val="24"/>
        </w:rPr>
        <w:t>1</w:t>
      </w:r>
      <w:r w:rsidR="00E644AB" w:rsidRPr="00AF1934">
        <w:rPr>
          <w:rFonts w:ascii="ＭＳ 明朝" w:hAnsi="ＭＳ 明朝" w:hint="eastAsia"/>
          <w:sz w:val="24"/>
        </w:rPr>
        <w:t>1</w:t>
      </w:r>
      <w:r w:rsidR="00441506" w:rsidRPr="001166E6">
        <w:rPr>
          <w:rFonts w:ascii="ＭＳ 明朝" w:hAnsi="ＭＳ 明朝" w:hint="eastAsia"/>
          <w:sz w:val="24"/>
        </w:rPr>
        <w:t>条</w:t>
      </w:r>
      <w:r w:rsidR="00700B71">
        <w:rPr>
          <w:rFonts w:ascii="ＭＳ 明朝" w:hAnsi="ＭＳ 明朝" w:hint="eastAsia"/>
          <w:sz w:val="24"/>
        </w:rPr>
        <w:t>第１項</w:t>
      </w:r>
      <w:r w:rsidR="00441506" w:rsidRPr="001166E6">
        <w:rPr>
          <w:rFonts w:ascii="ＭＳ 明朝" w:hAnsi="ＭＳ 明朝" w:hint="eastAsia"/>
          <w:sz w:val="24"/>
        </w:rPr>
        <w:t>の規定により、</w:t>
      </w:r>
      <w:r w:rsidR="00724E95">
        <w:rPr>
          <w:rFonts w:ascii="ＭＳ 明朝" w:hAnsi="ＭＳ 明朝" w:hint="eastAsia"/>
          <w:sz w:val="24"/>
        </w:rPr>
        <w:t>下記の</w:t>
      </w:r>
      <w:r>
        <w:rPr>
          <w:rFonts w:ascii="ＭＳ 明朝" w:hAnsi="ＭＳ 明朝" w:hint="eastAsia"/>
          <w:sz w:val="24"/>
        </w:rPr>
        <w:t>委託業務</w:t>
      </w:r>
      <w:r w:rsidR="00441506" w:rsidRPr="001166E6">
        <w:rPr>
          <w:rFonts w:ascii="ＭＳ 明朝" w:hAnsi="ＭＳ 明朝" w:hint="eastAsia"/>
          <w:sz w:val="24"/>
        </w:rPr>
        <w:t>を完了しましたので報告します。</w:t>
      </w:r>
    </w:p>
    <w:p w14:paraId="35A535DA" w14:textId="77777777" w:rsidR="00441506" w:rsidRPr="001166E6" w:rsidRDefault="00441506" w:rsidP="00AF1934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</w:pPr>
    </w:p>
    <w:p w14:paraId="1E0FB76E" w14:textId="77777777" w:rsidR="00441506" w:rsidRPr="001166E6" w:rsidRDefault="00441506" w:rsidP="00AF1934">
      <w:pPr>
        <w:adjustRightInd w:val="0"/>
        <w:snapToGrid w:val="0"/>
        <w:spacing w:line="340" w:lineRule="exact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14:paraId="5BFCA929" w14:textId="77777777" w:rsidR="00423775" w:rsidRPr="001166E6" w:rsidRDefault="00423775" w:rsidP="00AF1934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</w:pPr>
    </w:p>
    <w:p w14:paraId="06F27E90" w14:textId="77777777" w:rsidR="00423775" w:rsidRDefault="00E03747" w:rsidP="00AF1934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１．</w:t>
      </w:r>
      <w:r w:rsidR="00423775" w:rsidRPr="001166E6">
        <w:rPr>
          <w:rFonts w:ascii="ＭＳ 明朝" w:hAnsi="ＭＳ 明朝" w:hint="eastAsia"/>
          <w:sz w:val="24"/>
        </w:rPr>
        <w:t>訓練科名</w:t>
      </w:r>
      <w:r w:rsidR="0042377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　　</w:t>
      </w:r>
      <w:r w:rsidR="00423775">
        <w:rPr>
          <w:rFonts w:ascii="ＭＳ 明朝" w:hAnsi="ＭＳ 明朝" w:hint="eastAsia"/>
          <w:sz w:val="24"/>
        </w:rPr>
        <w:t xml:space="preserve">　　：　　　　　　　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423775">
        <w:rPr>
          <w:rFonts w:ascii="ＭＳ 明朝" w:hAnsi="ＭＳ 明朝" w:hint="eastAsia"/>
          <w:sz w:val="24"/>
        </w:rPr>
        <w:t>科</w:t>
      </w:r>
    </w:p>
    <w:p w14:paraId="1FEE06AC" w14:textId="77777777" w:rsidR="00423775" w:rsidRDefault="00322041" w:rsidP="00AF1934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423775">
        <w:rPr>
          <w:rFonts w:ascii="ＭＳ 明朝" w:hAnsi="ＭＳ 明朝" w:hint="eastAsia"/>
          <w:sz w:val="24"/>
        </w:rPr>
        <w:t>．訓練期間　　　　　　　　　　：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903DA1">
        <w:rPr>
          <w:rFonts w:ascii="ＭＳ 明朝" w:hAnsi="ＭＳ 明朝" w:hint="eastAsia"/>
          <w:sz w:val="24"/>
        </w:rPr>
        <w:t>か</w:t>
      </w:r>
      <w:r w:rsidR="00903DA1">
        <w:rPr>
          <w:rFonts w:ascii="ＭＳ 明朝" w:hAnsi="ＭＳ 明朝" w:hint="eastAsia"/>
          <w:sz w:val="22"/>
          <w:szCs w:val="22"/>
        </w:rPr>
        <w:t>月</w:t>
      </w:r>
      <w:r w:rsidR="00423775" w:rsidRPr="00EF2B9C">
        <w:rPr>
          <w:rFonts w:ascii="ＭＳ 明朝" w:hAnsi="ＭＳ 明朝" w:hint="eastAsia"/>
          <w:sz w:val="22"/>
          <w:szCs w:val="22"/>
        </w:rPr>
        <w:t>（  年  月  日～  年  月  日）</w:t>
      </w:r>
    </w:p>
    <w:p w14:paraId="0982BC58" w14:textId="77777777" w:rsidR="00423775" w:rsidRDefault="00322041" w:rsidP="00AF1934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392984">
        <w:rPr>
          <w:rFonts w:ascii="ＭＳ 明朝" w:hAnsi="ＭＳ 明朝" w:hint="eastAsia"/>
          <w:sz w:val="24"/>
        </w:rPr>
        <w:t xml:space="preserve">．訓練開始時の訓練受講者数　　：　　</w:t>
      </w:r>
      <w:r w:rsidR="00423775">
        <w:rPr>
          <w:rFonts w:ascii="ＭＳ 明朝" w:hAnsi="ＭＳ 明朝" w:hint="eastAsia"/>
          <w:sz w:val="24"/>
        </w:rPr>
        <w:t>人</w:t>
      </w:r>
    </w:p>
    <w:p w14:paraId="778036DC" w14:textId="77777777" w:rsidR="00423775" w:rsidRDefault="00322041" w:rsidP="00AF1934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>
        <w:rPr>
          <w:rFonts w:ascii="ＭＳ 明朝" w:hAnsi="ＭＳ 明朝" w:hint="eastAsia"/>
          <w:sz w:val="24"/>
        </w:rPr>
        <w:t>中途</w:t>
      </w:r>
      <w:r w:rsidR="00423775" w:rsidRPr="001166E6">
        <w:rPr>
          <w:rFonts w:ascii="ＭＳ 明朝" w:hAnsi="ＭＳ 明朝" w:hint="eastAsia"/>
          <w:sz w:val="24"/>
        </w:rPr>
        <w:t>退校者</w:t>
      </w:r>
      <w:r w:rsidR="00423775">
        <w:rPr>
          <w:rFonts w:ascii="ＭＳ 明朝" w:hAnsi="ＭＳ 明朝" w:hint="eastAsia"/>
          <w:sz w:val="24"/>
        </w:rPr>
        <w:t>等の状況</w:t>
      </w:r>
    </w:p>
    <w:p w14:paraId="0CC58D49" w14:textId="77777777" w:rsidR="00423775" w:rsidRPr="001166E6" w:rsidRDefault="00423775" w:rsidP="00AF1934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（１）中途退校者等の人数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EF2B9C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Pr="00F16E83">
        <w:rPr>
          <w:rFonts w:ascii="ＭＳ 明朝" w:hAnsi="ＭＳ 明朝" w:hint="eastAsia"/>
          <w:sz w:val="24"/>
        </w:rPr>
        <w:t>人</w:t>
      </w:r>
    </w:p>
    <w:p w14:paraId="11C9EAA3" w14:textId="77777777" w:rsidR="00423775" w:rsidRDefault="00423775" w:rsidP="00AF1934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（２）上記（１）のうち就職を理由にした者の人数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F16E83" w:rsidRPr="00F16E83">
        <w:rPr>
          <w:rFonts w:ascii="ＭＳ 明朝" w:hAnsi="ＭＳ 明朝" w:hint="eastAsia"/>
          <w:sz w:val="24"/>
        </w:rPr>
        <w:t>人</w:t>
      </w:r>
    </w:p>
    <w:p w14:paraId="0A3B1CC6" w14:textId="7B058C98" w:rsidR="00423775" w:rsidRPr="00406AB1" w:rsidRDefault="00423775" w:rsidP="00AF1934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</w:t>
      </w:r>
      <w:r w:rsidRPr="00AF1934">
        <w:rPr>
          <w:rFonts w:ascii="ＭＳ 明朝" w:hAnsi="ＭＳ 明朝" w:hint="eastAsia"/>
          <w:sz w:val="24"/>
        </w:rPr>
        <w:t>第</w:t>
      </w:r>
      <w:r w:rsidR="00E644AB" w:rsidRPr="00AF1934">
        <w:rPr>
          <w:rFonts w:ascii="ＭＳ 明朝" w:hAnsi="ＭＳ 明朝" w:hint="eastAsia"/>
          <w:sz w:val="24"/>
          <w:rPrChange w:id="2" w:author="w" w:date="2024-08-30T14:20:00Z">
            <w:rPr>
              <w:rFonts w:ascii="ＭＳ 明朝" w:hAnsi="ＭＳ 明朝" w:hint="eastAsia"/>
              <w:color w:val="FF0000"/>
              <w:sz w:val="24"/>
            </w:rPr>
          </w:rPrChange>
        </w:rPr>
        <w:t>９</w:t>
      </w:r>
      <w:r w:rsidRPr="00AF1934">
        <w:rPr>
          <w:rFonts w:ascii="ＭＳ 明朝" w:hAnsi="ＭＳ 明朝" w:hint="eastAsia"/>
          <w:sz w:val="24"/>
        </w:rPr>
        <w:t>条</w:t>
      </w:r>
      <w:r>
        <w:rPr>
          <w:rFonts w:ascii="ＭＳ 明朝" w:hAnsi="ＭＳ 明朝" w:hint="eastAsia"/>
          <w:sz w:val="24"/>
        </w:rPr>
        <w:t>第</w:t>
      </w:r>
      <w:r w:rsidR="00376728">
        <w:rPr>
          <w:rFonts w:ascii="ＭＳ 明朝" w:hAnsi="ＭＳ 明朝" w:hint="eastAsia"/>
          <w:sz w:val="24"/>
        </w:rPr>
        <w:t>１</w:t>
      </w:r>
      <w:r>
        <w:rPr>
          <w:rFonts w:ascii="ＭＳ 明朝" w:hAnsi="ＭＳ 明朝" w:hint="eastAsia"/>
          <w:sz w:val="24"/>
        </w:rPr>
        <w:t>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392984">
        <w:rPr>
          <w:rFonts w:ascii="ＭＳ 明朝" w:hAnsi="ＭＳ 明朝" w:hint="eastAsia"/>
          <w:sz w:val="24"/>
        </w:rPr>
        <w:t xml:space="preserve">　</w:t>
      </w:r>
      <w:r w:rsidR="00F16E83" w:rsidRPr="005E22AA">
        <w:rPr>
          <w:rFonts w:ascii="ＭＳ 明朝" w:hAnsi="ＭＳ 明朝" w:hint="eastAsia"/>
          <w:sz w:val="24"/>
        </w:rPr>
        <w:t>人</w:t>
      </w:r>
    </w:p>
    <w:p w14:paraId="18CB9C31" w14:textId="77777777" w:rsidR="00423775" w:rsidRDefault="00322041" w:rsidP="00AF1934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="00423775" w:rsidRPr="001166E6">
        <w:rPr>
          <w:rFonts w:ascii="ＭＳ 明朝" w:hAnsi="ＭＳ 明朝" w:hint="eastAsia"/>
          <w:sz w:val="24"/>
        </w:rPr>
        <w:t>．</w:t>
      </w:r>
      <w:r w:rsidR="00423775" w:rsidRPr="008B7C21">
        <w:rPr>
          <w:rFonts w:ascii="ＭＳ 明朝" w:hAnsi="ＭＳ 明朝" w:hint="eastAsia"/>
          <w:sz w:val="24"/>
        </w:rPr>
        <w:t>職業訓練を修了した訓練受講</w:t>
      </w:r>
      <w:r w:rsidR="00423775">
        <w:rPr>
          <w:rFonts w:ascii="ＭＳ 明朝" w:hAnsi="ＭＳ 明朝" w:hint="eastAsia"/>
          <w:sz w:val="24"/>
        </w:rPr>
        <w:t>者の状況</w:t>
      </w:r>
    </w:p>
    <w:p w14:paraId="5633C97C" w14:textId="77777777" w:rsidR="00423775" w:rsidRPr="001166E6" w:rsidRDefault="00423775" w:rsidP="00AF1934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>
        <w:rPr>
          <w:rFonts w:ascii="ＭＳ 明朝" w:hAnsi="ＭＳ 明朝" w:hint="eastAsia"/>
          <w:sz w:val="24"/>
        </w:rPr>
        <w:t xml:space="preserve">者の人数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14:paraId="1BC5710B" w14:textId="77777777" w:rsidR="00423775" w:rsidRDefault="00423775" w:rsidP="00AF1934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（２）上記（１）のうち就職した者の人数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F16E83">
        <w:rPr>
          <w:rFonts w:ascii="ＭＳ 明朝" w:hAnsi="ＭＳ 明朝" w:hint="eastAsia"/>
          <w:sz w:val="24"/>
        </w:rPr>
        <w:t xml:space="preserve">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14:paraId="008E620E" w14:textId="1EEFA5AC" w:rsidR="00423775" w:rsidRPr="00406AB1" w:rsidRDefault="00423775" w:rsidP="00AF1934">
      <w:pPr>
        <w:adjustRightInd w:val="0"/>
        <w:snapToGrid w:val="0"/>
        <w:spacing w:line="340" w:lineRule="exact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</w:t>
      </w:r>
      <w:r w:rsidRPr="00AF1934">
        <w:rPr>
          <w:rFonts w:ascii="ＭＳ 明朝" w:hAnsi="ＭＳ 明朝" w:hint="eastAsia"/>
          <w:sz w:val="24"/>
        </w:rPr>
        <w:t>第</w:t>
      </w:r>
      <w:r w:rsidR="00E644AB" w:rsidRPr="00AF1934">
        <w:rPr>
          <w:rFonts w:ascii="ＭＳ 明朝" w:hAnsi="ＭＳ 明朝" w:hint="eastAsia"/>
          <w:sz w:val="24"/>
          <w:rPrChange w:id="3" w:author="w" w:date="2024-08-30T14:20:00Z">
            <w:rPr>
              <w:rFonts w:ascii="ＭＳ 明朝" w:hAnsi="ＭＳ 明朝" w:hint="eastAsia"/>
              <w:color w:val="FF0000"/>
              <w:sz w:val="24"/>
            </w:rPr>
          </w:rPrChange>
        </w:rPr>
        <w:t>９</w:t>
      </w:r>
      <w:r w:rsidRPr="00AF1934">
        <w:rPr>
          <w:rFonts w:ascii="ＭＳ 明朝" w:hAnsi="ＭＳ 明朝" w:hint="eastAsia"/>
          <w:sz w:val="24"/>
        </w:rPr>
        <w:t>条</w:t>
      </w:r>
      <w:r>
        <w:rPr>
          <w:rFonts w:ascii="ＭＳ 明朝" w:hAnsi="ＭＳ 明朝" w:hint="eastAsia"/>
          <w:sz w:val="24"/>
        </w:rPr>
        <w:t>第</w:t>
      </w:r>
      <w:r w:rsidR="00376728">
        <w:rPr>
          <w:rFonts w:ascii="ＭＳ 明朝" w:hAnsi="ＭＳ 明朝" w:hint="eastAsia"/>
          <w:sz w:val="24"/>
        </w:rPr>
        <w:t>１</w:t>
      </w:r>
      <w:r>
        <w:rPr>
          <w:rFonts w:ascii="ＭＳ 明朝" w:hAnsi="ＭＳ 明朝" w:hint="eastAsia"/>
          <w:sz w:val="24"/>
        </w:rPr>
        <w:t>項</w:t>
      </w:r>
      <w:r w:rsidR="00724E95">
        <w:rPr>
          <w:rFonts w:ascii="ＭＳ 明朝" w:hAnsi="ＭＳ 明朝" w:hint="eastAsia"/>
          <w:sz w:val="24"/>
        </w:rPr>
        <w:t>のただし書き</w:t>
      </w:r>
      <w:r w:rsidR="00F16E83">
        <w:rPr>
          <w:rFonts w:ascii="ＭＳ 明朝" w:hAnsi="ＭＳ 明朝" w:hint="eastAsia"/>
          <w:sz w:val="24"/>
        </w:rPr>
        <w:t xml:space="preserve">に該当する人数：　</w:t>
      </w:r>
      <w:r w:rsidR="0039298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</w:p>
    <w:p w14:paraId="71546942" w14:textId="77777777" w:rsidR="00423775" w:rsidRDefault="00423775" w:rsidP="00AF1934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322041">
        <w:rPr>
          <w:rFonts w:ascii="ＭＳ 明朝" w:hAnsi="ＭＳ 明朝" w:hint="eastAsia"/>
          <w:sz w:val="24"/>
        </w:rPr>
        <w:t>６</w:t>
      </w:r>
      <w:r w:rsidRPr="00322041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就職率</w:t>
      </w:r>
    </w:p>
    <w:p w14:paraId="4E56EF54" w14:textId="77777777" w:rsidR="00423775" w:rsidRPr="00406AB1" w:rsidRDefault="00423775" w:rsidP="00AF1934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14:paraId="78285389" w14:textId="77777777" w:rsidR="00724E95" w:rsidRDefault="00423775" w:rsidP="00AF1934">
      <w:pPr>
        <w:adjustRightInd w:val="0"/>
        <w:snapToGrid w:val="0"/>
        <w:spacing w:line="3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（２）就職支援経費就職率　　　　　　</w:t>
      </w:r>
      <w:r w:rsidR="00724E95">
        <w:rPr>
          <w:rFonts w:ascii="ＭＳ 明朝" w:hAnsi="ＭＳ 明朝" w:hint="eastAsia"/>
          <w:sz w:val="24"/>
        </w:rPr>
        <w:t xml:space="preserve">　　　　　　</w:t>
      </w:r>
      <w:r w:rsidR="00322041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>：　　％</w:t>
      </w:r>
    </w:p>
    <w:p w14:paraId="3E19AFCC" w14:textId="77777777" w:rsidR="005E2D0B" w:rsidRDefault="005E2D0B" w:rsidP="00AF1934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</w:pPr>
      <w:r w:rsidRPr="00A21F95">
        <w:rPr>
          <w:rFonts w:ascii="ＭＳ 明朝" w:hAnsi="ＭＳ 明朝" w:hint="eastAsia"/>
          <w:sz w:val="24"/>
        </w:rPr>
        <w:t>７．就職状況等報告書（様式１）回収率</w:t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 w:hint="eastAsia"/>
          <w:sz w:val="24"/>
        </w:rPr>
        <w:t xml:space="preserve">　　：　　</w:t>
      </w:r>
      <w:r w:rsidRPr="00A21F95">
        <w:rPr>
          <w:rFonts w:ascii="ＭＳ 明朝" w:hAnsi="ＭＳ 明朝" w:hint="eastAsia"/>
          <w:sz w:val="24"/>
        </w:rPr>
        <w:t>％</w:t>
      </w:r>
    </w:p>
    <w:p w14:paraId="7A79F6DA" w14:textId="18F87A62" w:rsidR="005E2D0B" w:rsidDel="00AF1934" w:rsidRDefault="005A55FE" w:rsidP="00AF1934">
      <w:pPr>
        <w:adjustRightInd w:val="0"/>
        <w:snapToGrid w:val="0"/>
        <w:spacing w:line="340" w:lineRule="exact"/>
        <w:ind w:firstLineChars="100" w:firstLine="240"/>
        <w:rPr>
          <w:del w:id="4" w:author="w" w:date="2024-08-30T14:20:00Z"/>
          <w:rFonts w:ascii="ＭＳ 明朝" w:hAnsi="ＭＳ 明朝"/>
          <w:sz w:val="24"/>
        </w:rPr>
      </w:pPr>
      <w:del w:id="5" w:author="w" w:date="2024-08-30T14:20:00Z">
        <w:r w:rsidDel="00AF1934">
          <w:rPr>
            <w:rFonts w:ascii="ＭＳ 明朝" w:hAnsi="ＭＳ 明朝" w:hint="eastAsia"/>
            <w:sz w:val="24"/>
          </w:rPr>
          <w:delText>８．</w:delText>
        </w:r>
        <w:r w:rsidRPr="00AF1934" w:rsidDel="00AF1934">
          <w:rPr>
            <w:rFonts w:ascii="ＭＳ 明朝" w:hAnsi="ＭＳ 明朝" w:hint="eastAsia"/>
            <w:sz w:val="24"/>
          </w:rPr>
          <w:delText>資格取得率</w:delText>
        </w:r>
        <w:r w:rsidDel="00AF1934">
          <w:rPr>
            <w:rFonts w:ascii="ＭＳ 明朝" w:hAnsi="ＭＳ 明朝" w:hint="eastAsia"/>
            <w:sz w:val="24"/>
          </w:rPr>
          <w:delText xml:space="preserve">　　　</w:delText>
        </w:r>
        <w:r w:rsidR="00207409" w:rsidDel="00AF1934">
          <w:rPr>
            <w:rFonts w:ascii="ＭＳ 明朝" w:hAnsi="ＭＳ 明朝" w:hint="eastAsia"/>
            <w:sz w:val="24"/>
          </w:rPr>
          <w:delText xml:space="preserve">　　　　　　　　　　　　　　　　　　　　　：　　</w:delText>
        </w:r>
        <w:r w:rsidR="00207409" w:rsidRPr="00A21F95" w:rsidDel="00AF1934">
          <w:rPr>
            <w:rFonts w:ascii="ＭＳ 明朝" w:hAnsi="ＭＳ 明朝" w:hint="eastAsia"/>
            <w:sz w:val="24"/>
          </w:rPr>
          <w:delText>％</w:delText>
        </w:r>
      </w:del>
    </w:p>
    <w:p w14:paraId="34000FEB" w14:textId="58B7636D" w:rsidR="005A55FE" w:rsidRPr="005E2D0B" w:rsidRDefault="005A55FE" w:rsidP="00AF1934">
      <w:pPr>
        <w:adjustRightInd w:val="0"/>
        <w:snapToGrid w:val="0"/>
        <w:spacing w:line="340" w:lineRule="exact"/>
        <w:ind w:firstLineChars="100" w:firstLine="240"/>
        <w:rPr>
          <w:rFonts w:ascii="ＭＳ 明朝" w:hAnsi="ＭＳ 明朝"/>
          <w:sz w:val="24"/>
        </w:rPr>
      </w:pPr>
      <w:del w:id="6" w:author="w" w:date="2024-08-30T14:20:00Z">
        <w:r w:rsidDel="00AF1934">
          <w:rPr>
            <w:rFonts w:ascii="ＭＳ 明朝" w:hAnsi="ＭＳ 明朝" w:hint="eastAsia"/>
            <w:sz w:val="24"/>
          </w:rPr>
          <w:delText>９．</w:delText>
        </w:r>
        <w:r w:rsidR="00E644AB" w:rsidDel="00AF1934">
          <w:rPr>
            <w:rFonts w:ascii="ＭＳ 明朝" w:hAnsi="ＭＳ 明朝" w:hint="eastAsia"/>
            <w:color w:val="FF0000"/>
            <w:sz w:val="24"/>
          </w:rPr>
          <w:delText>デジタル</w:delText>
        </w:r>
        <w:r w:rsidRPr="00AF1934" w:rsidDel="00AF1934">
          <w:rPr>
            <w:rFonts w:ascii="ＭＳ 明朝" w:hAnsi="ＭＳ 明朝" w:hint="eastAsia"/>
            <w:sz w:val="24"/>
          </w:rPr>
          <w:delText>訓練促進費就職率</w:delText>
        </w:r>
        <w:r w:rsidRPr="004038DF" w:rsidDel="00AF1934">
          <w:rPr>
            <w:rFonts w:ascii="ＭＳ 明朝" w:hAnsi="ＭＳ 明朝" w:hint="eastAsia"/>
            <w:color w:val="FF0000"/>
            <w:sz w:val="24"/>
          </w:rPr>
          <w:delText xml:space="preserve">　</w:delText>
        </w:r>
        <w:r w:rsidDel="00AF1934">
          <w:rPr>
            <w:rFonts w:ascii="ＭＳ 明朝" w:hAnsi="ＭＳ 明朝" w:hint="eastAsia"/>
            <w:sz w:val="24"/>
          </w:rPr>
          <w:delText xml:space="preserve">　　　　　　　　　　　　　　　　　　  :　 </w:delText>
        </w:r>
        <w:r w:rsidDel="00AF1934">
          <w:rPr>
            <w:rFonts w:ascii="ＭＳ 明朝" w:hAnsi="ＭＳ 明朝"/>
            <w:sz w:val="24"/>
          </w:rPr>
          <w:delText xml:space="preserve">  </w:delText>
        </w:r>
        <w:r w:rsidDel="00AF1934">
          <w:rPr>
            <w:rFonts w:ascii="ＭＳ 明朝" w:hAnsi="ＭＳ 明朝" w:hint="eastAsia"/>
            <w:sz w:val="24"/>
          </w:rPr>
          <w:delText>％</w:delText>
        </w:r>
      </w:del>
    </w:p>
    <w:p w14:paraId="016F74A1" w14:textId="77777777" w:rsidR="00724E95" w:rsidRPr="00EC15DD" w:rsidRDefault="00724E95" w:rsidP="00AF1934">
      <w:pPr>
        <w:adjustRightInd w:val="0"/>
        <w:snapToGrid w:val="0"/>
        <w:spacing w:line="340" w:lineRule="exact"/>
        <w:ind w:firstLine="142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14:paraId="2BD9F831" w14:textId="77777777" w:rsidR="00724E95" w:rsidRPr="00EC15DD" w:rsidRDefault="00724E95" w:rsidP="00AF1934">
      <w:pPr>
        <w:adjustRightInd w:val="0"/>
        <w:snapToGrid w:val="0"/>
        <w:spacing w:line="340" w:lineRule="exact"/>
        <w:ind w:firstLineChars="193" w:firstLine="425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="00ED46AA">
        <w:rPr>
          <w:rFonts w:ascii="ＭＳ 明朝" w:hAnsi="ＭＳ 明朝" w:hint="eastAsia"/>
          <w:sz w:val="22"/>
          <w:szCs w:val="22"/>
        </w:rPr>
        <w:t xml:space="preserve">　　　</w:t>
      </w:r>
      <w:r w:rsidRPr="00EC15DD">
        <w:rPr>
          <w:rFonts w:ascii="ＭＳ 明朝" w:hAnsi="ＭＳ 明朝" w:hint="eastAsia"/>
          <w:sz w:val="22"/>
          <w:szCs w:val="22"/>
        </w:rPr>
        <w:t>就職者数</w:t>
      </w:r>
    </w:p>
    <w:p w14:paraId="64133003" w14:textId="77777777" w:rsidR="005E2D0B" w:rsidRPr="00EC15DD" w:rsidRDefault="00E575FD" w:rsidP="00AF1934">
      <w:pPr>
        <w:tabs>
          <w:tab w:val="left" w:pos="7810"/>
        </w:tabs>
        <w:adjustRightInd w:val="0"/>
        <w:snapToGrid w:val="0"/>
        <w:spacing w:line="340" w:lineRule="exact"/>
        <w:ind w:firstLineChars="193" w:firstLine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A44165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1C806CFA" wp14:editId="05E16CE5">
                <wp:simplePos x="0" y="0"/>
                <wp:positionH relativeFrom="column">
                  <wp:posOffset>1775460</wp:posOffset>
                </wp:positionH>
                <wp:positionV relativeFrom="paragraph">
                  <wp:posOffset>88264</wp:posOffset>
                </wp:positionV>
                <wp:extent cx="299085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2F6EFB" id="Line 2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9.8pt,6.95pt" to="375.3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UfqEg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"/>
            </w:pict>
          </mc:Fallback>
        </mc:AlternateContent>
      </w:r>
      <w:r w:rsidR="00724E95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724E95" w:rsidRPr="00EC15DD">
        <w:rPr>
          <w:rFonts w:ascii="ＭＳ 明朝" w:hAnsi="ＭＳ 明朝"/>
          <w:sz w:val="22"/>
          <w:szCs w:val="22"/>
        </w:rPr>
        <w:tab/>
      </w:r>
      <w:r w:rsidR="00724E95" w:rsidRPr="00EC15DD">
        <w:rPr>
          <w:rFonts w:ascii="ＭＳ 明朝" w:hAnsi="ＭＳ 明朝" w:hint="eastAsia"/>
          <w:sz w:val="22"/>
          <w:szCs w:val="22"/>
        </w:rPr>
        <w:t>×</w:t>
      </w:r>
      <w:r w:rsidR="00724E95">
        <w:rPr>
          <w:rFonts w:ascii="ＭＳ 明朝" w:hAnsi="ＭＳ 明朝" w:hint="eastAsia"/>
          <w:sz w:val="22"/>
          <w:szCs w:val="22"/>
        </w:rPr>
        <w:t xml:space="preserve">　</w:t>
      </w:r>
      <w:r w:rsidR="00724E95" w:rsidRPr="00EC15DD">
        <w:rPr>
          <w:rFonts w:ascii="ＭＳ 明朝" w:hAnsi="ＭＳ 明朝" w:hint="eastAsia"/>
          <w:sz w:val="22"/>
          <w:szCs w:val="22"/>
        </w:rPr>
        <w:t>100</w:t>
      </w:r>
    </w:p>
    <w:p w14:paraId="4F25E1FB" w14:textId="77777777" w:rsidR="00724E95" w:rsidRDefault="00724E95" w:rsidP="00AF1934">
      <w:pPr>
        <w:adjustRightInd w:val="0"/>
        <w:snapToGrid w:val="0"/>
        <w:spacing w:line="340" w:lineRule="exact"/>
        <w:ind w:firstLineChars="1353" w:firstLine="2977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14:paraId="7B5B3824" w14:textId="77777777" w:rsidR="005E2D0B" w:rsidRDefault="005E2D0B" w:rsidP="00AF1934">
      <w:pPr>
        <w:adjustRightInd w:val="0"/>
        <w:snapToGrid w:val="0"/>
        <w:spacing w:line="340" w:lineRule="exact"/>
        <w:ind w:firstLineChars="1200" w:firstLine="2640"/>
        <w:rPr>
          <w:rFonts w:ascii="ＭＳ 明朝" w:hAnsi="ＭＳ 明朝"/>
          <w:sz w:val="22"/>
          <w:szCs w:val="22"/>
        </w:rPr>
      </w:pPr>
    </w:p>
    <w:p w14:paraId="7585B4BC" w14:textId="77777777" w:rsidR="005E2D0B" w:rsidRPr="00EC15DD" w:rsidRDefault="00ED46AA" w:rsidP="00AF1934">
      <w:pPr>
        <w:adjustRightInd w:val="0"/>
        <w:snapToGrid w:val="0"/>
        <w:spacing w:line="34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</w:t>
      </w:r>
      <w:r w:rsidR="00A44165">
        <w:rPr>
          <w:rFonts w:ascii="ＭＳ 明朝" w:hAnsi="ＭＳ 明朝" w:hint="eastAsia"/>
          <w:sz w:val="22"/>
          <w:szCs w:val="22"/>
        </w:rPr>
        <w:t xml:space="preserve"> 　</w:t>
      </w:r>
      <w:r>
        <w:rPr>
          <w:rFonts w:ascii="ＭＳ 明朝" w:hAnsi="ＭＳ 明朝" w:hint="eastAsia"/>
          <w:sz w:val="22"/>
          <w:szCs w:val="22"/>
        </w:rPr>
        <w:t>（様式１）提出者数</w:t>
      </w:r>
    </w:p>
    <w:p w14:paraId="257393A6" w14:textId="77777777" w:rsidR="005E2D0B" w:rsidRPr="00EC15DD" w:rsidRDefault="00E575FD" w:rsidP="00AF1934">
      <w:pPr>
        <w:tabs>
          <w:tab w:val="left" w:pos="7475"/>
        </w:tabs>
        <w:adjustRightInd w:val="0"/>
        <w:snapToGrid w:val="0"/>
        <w:spacing w:line="340" w:lineRule="exact"/>
        <w:ind w:firstLineChars="193" w:firstLine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A44165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341B37E7" wp14:editId="133C60ED">
                <wp:simplePos x="0" y="0"/>
                <wp:positionH relativeFrom="column">
                  <wp:posOffset>1356360</wp:posOffset>
                </wp:positionH>
                <wp:positionV relativeFrom="paragraph">
                  <wp:posOffset>70484</wp:posOffset>
                </wp:positionV>
                <wp:extent cx="1895475" cy="0"/>
                <wp:effectExtent l="0" t="0" r="9525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C5C58" id="Line 2" o:spid="_x0000_s1026" style="position:absolute;left:0;text-align:left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6.8pt,5.55pt" to="256.0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0k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GbzxTR/mmJE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"/>
            </w:pict>
          </mc:Fallback>
        </mc:AlternateContent>
      </w:r>
      <w:r w:rsidR="00ED46AA">
        <w:rPr>
          <w:rFonts w:ascii="ＭＳ 明朝" w:hAnsi="ＭＳ 明朝" w:hint="eastAsia"/>
          <w:sz w:val="22"/>
          <w:szCs w:val="22"/>
        </w:rPr>
        <w:t>回収</w:t>
      </w:r>
      <w:r w:rsidR="005E2D0B" w:rsidRPr="00EC15DD">
        <w:rPr>
          <w:rFonts w:ascii="ＭＳ 明朝" w:hAnsi="ＭＳ 明朝" w:hint="eastAsia"/>
          <w:sz w:val="22"/>
          <w:szCs w:val="22"/>
        </w:rPr>
        <w:t xml:space="preserve">率　=　</w:t>
      </w:r>
      <w:r w:rsidR="00ED46AA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5E2D0B" w:rsidRPr="00EC15DD">
        <w:rPr>
          <w:rFonts w:ascii="ＭＳ 明朝" w:hAnsi="ＭＳ 明朝" w:hint="eastAsia"/>
          <w:sz w:val="22"/>
          <w:szCs w:val="22"/>
        </w:rPr>
        <w:t>×</w:t>
      </w:r>
      <w:r w:rsidR="005E2D0B">
        <w:rPr>
          <w:rFonts w:ascii="ＭＳ 明朝" w:hAnsi="ＭＳ 明朝" w:hint="eastAsia"/>
          <w:sz w:val="22"/>
          <w:szCs w:val="22"/>
        </w:rPr>
        <w:t xml:space="preserve">　</w:t>
      </w:r>
      <w:r w:rsidR="005E2D0B" w:rsidRPr="00EC15DD">
        <w:rPr>
          <w:rFonts w:ascii="ＭＳ 明朝" w:hAnsi="ＭＳ 明朝" w:hint="eastAsia"/>
          <w:sz w:val="22"/>
          <w:szCs w:val="22"/>
        </w:rPr>
        <w:t>100</w:t>
      </w:r>
    </w:p>
    <w:p w14:paraId="5DF40AD0" w14:textId="77777777" w:rsidR="005E2D0B" w:rsidRDefault="00ED46AA" w:rsidP="00AF1934">
      <w:pPr>
        <w:adjustRightInd w:val="0"/>
        <w:snapToGrid w:val="0"/>
        <w:spacing w:line="340" w:lineRule="exact"/>
        <w:ind w:firstLineChars="1030" w:firstLine="2266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訓練開始時の訓練受講者数</w:t>
      </w:r>
    </w:p>
    <w:p w14:paraId="764FC0A6" w14:textId="77777777" w:rsidR="005E2D0B" w:rsidRPr="00ED46AA" w:rsidRDefault="005E2D0B" w:rsidP="00AF1934">
      <w:pPr>
        <w:adjustRightInd w:val="0"/>
        <w:snapToGrid w:val="0"/>
        <w:spacing w:line="340" w:lineRule="exact"/>
        <w:rPr>
          <w:rFonts w:ascii="ＭＳ 明朝" w:hAnsi="ＭＳ 明朝"/>
          <w:sz w:val="22"/>
          <w:szCs w:val="22"/>
        </w:rPr>
      </w:pPr>
    </w:p>
    <w:p w14:paraId="6C9EA081" w14:textId="69DB77A3" w:rsidR="00644B96" w:rsidRDefault="00E575FD" w:rsidP="00AF1934">
      <w:pPr>
        <w:adjustRightInd w:val="0"/>
        <w:snapToGrid w:val="0"/>
        <w:spacing w:line="340" w:lineRule="exact"/>
        <w:ind w:firstLineChars="200" w:firstLine="440"/>
        <w:rPr>
          <w:ins w:id="7" w:author="w" w:date="2024-08-30T14:22:00Z"/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③</w:t>
      </w:r>
      <w:r w:rsidR="004F5818">
        <w:rPr>
          <w:rFonts w:ascii="ＭＳ 明朝" w:hAnsi="ＭＳ 明朝" w:hint="eastAsia"/>
          <w:sz w:val="22"/>
          <w:szCs w:val="22"/>
        </w:rPr>
        <w:t>．</w:t>
      </w:r>
      <w:r w:rsidR="00724E95">
        <w:rPr>
          <w:rFonts w:ascii="ＭＳ 明朝" w:hAnsi="ＭＳ 明朝" w:hint="eastAsia"/>
          <w:sz w:val="22"/>
          <w:szCs w:val="22"/>
        </w:rPr>
        <w:t>就職率</w:t>
      </w:r>
      <w:del w:id="8" w:author="w" w:date="2024-08-30T14:22:00Z">
        <w:r w:rsidR="004C101B" w:rsidDel="00AF1934">
          <w:rPr>
            <w:rFonts w:ascii="ＭＳ 明朝" w:hAnsi="ＭＳ 明朝" w:hint="eastAsia"/>
            <w:sz w:val="22"/>
            <w:szCs w:val="22"/>
          </w:rPr>
          <w:delText>、</w:delText>
        </w:r>
      </w:del>
      <w:ins w:id="9" w:author="w" w:date="2024-08-30T14:22:00Z">
        <w:r w:rsidR="00AF1934">
          <w:rPr>
            <w:rFonts w:ascii="ＭＳ 明朝" w:hAnsi="ＭＳ 明朝" w:hint="eastAsia"/>
            <w:sz w:val="22"/>
            <w:szCs w:val="22"/>
          </w:rPr>
          <w:t>および</w:t>
        </w:r>
      </w:ins>
      <w:r w:rsidR="005E2D0B">
        <w:rPr>
          <w:rFonts w:ascii="ＭＳ 明朝" w:hAnsi="ＭＳ 明朝" w:hint="eastAsia"/>
          <w:sz w:val="22"/>
          <w:szCs w:val="22"/>
        </w:rPr>
        <w:t>回収率</w:t>
      </w:r>
      <w:del w:id="10" w:author="w" w:date="2024-08-30T14:22:00Z">
        <w:r w:rsidR="005A55FE" w:rsidDel="00AF1934">
          <w:rPr>
            <w:rFonts w:ascii="ＭＳ 明朝" w:hAnsi="ＭＳ 明朝" w:hint="eastAsia"/>
            <w:sz w:val="22"/>
            <w:szCs w:val="22"/>
          </w:rPr>
          <w:delText>、</w:delText>
        </w:r>
        <w:r w:rsidR="005A55FE" w:rsidRPr="00AF1934" w:rsidDel="00AF1934">
          <w:rPr>
            <w:rFonts w:ascii="ＭＳ 明朝" w:hAnsi="ＭＳ 明朝" w:hint="eastAsia"/>
            <w:sz w:val="22"/>
            <w:szCs w:val="22"/>
          </w:rPr>
          <w:delText>資格取得率および</w:delText>
        </w:r>
        <w:r w:rsidR="00E644AB" w:rsidDel="00AF1934">
          <w:rPr>
            <w:rFonts w:ascii="ＭＳ 明朝" w:hAnsi="ＭＳ 明朝" w:hint="eastAsia"/>
            <w:color w:val="FF0000"/>
            <w:sz w:val="22"/>
            <w:szCs w:val="22"/>
          </w:rPr>
          <w:delText>デジタル</w:delText>
        </w:r>
        <w:r w:rsidR="005A55FE" w:rsidRPr="00AF1934" w:rsidDel="00AF1934">
          <w:rPr>
            <w:rFonts w:ascii="ＭＳ 明朝" w:hAnsi="ＭＳ 明朝" w:hint="eastAsia"/>
            <w:sz w:val="22"/>
            <w:szCs w:val="22"/>
          </w:rPr>
          <w:delText>訓練促進費就職</w:delText>
        </w:r>
        <w:r w:rsidR="004C101B" w:rsidRPr="00AF1934" w:rsidDel="00AF1934">
          <w:rPr>
            <w:rFonts w:ascii="ＭＳ 明朝" w:hAnsi="ＭＳ 明朝" w:hint="eastAsia"/>
            <w:sz w:val="22"/>
            <w:szCs w:val="22"/>
          </w:rPr>
          <w:delText>率</w:delText>
        </w:r>
      </w:del>
      <w:r w:rsidR="00724E95">
        <w:rPr>
          <w:rFonts w:ascii="ＭＳ 明朝" w:hAnsi="ＭＳ 明朝" w:hint="eastAsia"/>
          <w:sz w:val="22"/>
          <w:szCs w:val="22"/>
        </w:rPr>
        <w:t>は小数第2位を切り捨てること。</w:t>
      </w:r>
    </w:p>
    <w:p w14:paraId="2389983C" w14:textId="70A1FE7A" w:rsidR="00AF1934" w:rsidRPr="00AF1934" w:rsidRDefault="00AF1934" w:rsidP="00AF1934">
      <w:pPr>
        <w:rPr>
          <w:ins w:id="11" w:author="w" w:date="2024-08-30T14:22:00Z"/>
          <w:rFonts w:ascii="ＭＳ 明朝" w:hAnsi="ＭＳ 明朝" w:hint="eastAsia"/>
          <w:sz w:val="22"/>
          <w:szCs w:val="22"/>
        </w:rPr>
        <w:pPrChange w:id="12" w:author="w" w:date="2024-08-30T14:22:00Z">
          <w:pPr>
            <w:adjustRightInd w:val="0"/>
            <w:snapToGrid w:val="0"/>
            <w:spacing w:line="340" w:lineRule="exact"/>
            <w:ind w:firstLineChars="200" w:firstLine="440"/>
          </w:pPr>
        </w:pPrChange>
      </w:pPr>
    </w:p>
    <w:p w14:paraId="11AC6F81" w14:textId="1F3E71F8" w:rsidR="00AF1934" w:rsidRPr="00AF1934" w:rsidRDefault="00AF1934" w:rsidP="00AF1934">
      <w:pPr>
        <w:rPr>
          <w:ins w:id="13" w:author="w" w:date="2024-08-30T14:22:00Z"/>
          <w:rFonts w:ascii="ＭＳ 明朝" w:hAnsi="ＭＳ 明朝" w:hint="eastAsia"/>
          <w:sz w:val="22"/>
          <w:szCs w:val="22"/>
          <w:rPrChange w:id="14" w:author="w" w:date="2024-08-30T14:22:00Z">
            <w:rPr>
              <w:ins w:id="15" w:author="w" w:date="2024-08-30T14:22:00Z"/>
              <w:rFonts w:ascii="ＭＳ 明朝" w:hAnsi="ＭＳ 明朝" w:hint="eastAsia"/>
              <w:sz w:val="22"/>
              <w:szCs w:val="22"/>
            </w:rPr>
          </w:rPrChange>
        </w:rPr>
        <w:pPrChange w:id="16" w:author="w" w:date="2024-08-30T14:22:00Z">
          <w:pPr>
            <w:adjustRightInd w:val="0"/>
            <w:snapToGrid w:val="0"/>
            <w:spacing w:line="340" w:lineRule="exact"/>
            <w:ind w:firstLineChars="200" w:firstLine="440"/>
          </w:pPr>
        </w:pPrChange>
      </w:pPr>
    </w:p>
    <w:p w14:paraId="39A70339" w14:textId="57336A29" w:rsidR="00AF1934" w:rsidRPr="00AF1934" w:rsidRDefault="00AF1934" w:rsidP="00AF1934">
      <w:pPr>
        <w:rPr>
          <w:ins w:id="17" w:author="w" w:date="2024-08-30T14:22:00Z"/>
          <w:rFonts w:ascii="ＭＳ 明朝" w:hAnsi="ＭＳ 明朝" w:hint="eastAsia"/>
          <w:sz w:val="22"/>
          <w:szCs w:val="22"/>
          <w:rPrChange w:id="18" w:author="w" w:date="2024-08-30T14:22:00Z">
            <w:rPr>
              <w:ins w:id="19" w:author="w" w:date="2024-08-30T14:22:00Z"/>
              <w:rFonts w:ascii="ＭＳ 明朝" w:hAnsi="ＭＳ 明朝" w:hint="eastAsia"/>
              <w:sz w:val="22"/>
              <w:szCs w:val="22"/>
            </w:rPr>
          </w:rPrChange>
        </w:rPr>
        <w:pPrChange w:id="20" w:author="w" w:date="2024-08-30T14:22:00Z">
          <w:pPr>
            <w:adjustRightInd w:val="0"/>
            <w:snapToGrid w:val="0"/>
            <w:spacing w:line="340" w:lineRule="exact"/>
            <w:ind w:firstLineChars="200" w:firstLine="440"/>
          </w:pPr>
        </w:pPrChange>
      </w:pPr>
    </w:p>
    <w:p w14:paraId="6A7C9988" w14:textId="491AF329" w:rsidR="00AF1934" w:rsidRPr="00AF1934" w:rsidRDefault="00AF1934" w:rsidP="00AF1934">
      <w:pPr>
        <w:tabs>
          <w:tab w:val="left" w:pos="5985"/>
        </w:tabs>
        <w:rPr>
          <w:rFonts w:ascii="ＭＳ 明朝" w:hAnsi="ＭＳ 明朝"/>
          <w:sz w:val="22"/>
          <w:szCs w:val="22"/>
        </w:rPr>
        <w:pPrChange w:id="21" w:author="w" w:date="2024-08-30T14:22:00Z">
          <w:pPr>
            <w:adjustRightInd w:val="0"/>
            <w:snapToGrid w:val="0"/>
            <w:spacing w:line="340" w:lineRule="exact"/>
            <w:ind w:firstLineChars="200" w:firstLine="440"/>
          </w:pPr>
        </w:pPrChange>
      </w:pPr>
      <w:ins w:id="22" w:author="w" w:date="2024-08-30T14:22:00Z">
        <w:r>
          <w:rPr>
            <w:rFonts w:ascii="ＭＳ 明朝" w:hAnsi="ＭＳ 明朝"/>
            <w:sz w:val="22"/>
            <w:szCs w:val="22"/>
          </w:rPr>
          <w:tab/>
        </w:r>
      </w:ins>
    </w:p>
    <w:sectPr w:rsidR="00AF1934" w:rsidRPr="00AF1934" w:rsidSect="00724E95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8369E" w14:textId="77777777" w:rsidR="00ED46AA" w:rsidRDefault="00ED46AA" w:rsidP="00012EE2">
      <w:r>
        <w:separator/>
      </w:r>
    </w:p>
  </w:endnote>
  <w:endnote w:type="continuationSeparator" w:id="0">
    <w:p w14:paraId="46555207" w14:textId="77777777" w:rsidR="00ED46AA" w:rsidRDefault="00ED46AA" w:rsidP="0001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F2CEE" w14:textId="77777777" w:rsidR="00ED46AA" w:rsidRDefault="00ED46AA" w:rsidP="00012EE2">
      <w:r>
        <w:separator/>
      </w:r>
    </w:p>
  </w:footnote>
  <w:footnote w:type="continuationSeparator" w:id="0">
    <w:p w14:paraId="0CF67922" w14:textId="77777777" w:rsidR="00ED46AA" w:rsidRDefault="00ED46AA" w:rsidP="00012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">
    <w15:presenceInfo w15:providerId="None" w15:userId="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506"/>
    <w:rsid w:val="00012EE2"/>
    <w:rsid w:val="0003401F"/>
    <w:rsid w:val="000475E4"/>
    <w:rsid w:val="000B5BEF"/>
    <w:rsid w:val="001166E6"/>
    <w:rsid w:val="00134F56"/>
    <w:rsid w:val="00177548"/>
    <w:rsid w:val="001E6383"/>
    <w:rsid w:val="00207409"/>
    <w:rsid w:val="0023300F"/>
    <w:rsid w:val="003107FC"/>
    <w:rsid w:val="003167EF"/>
    <w:rsid w:val="00322041"/>
    <w:rsid w:val="00324380"/>
    <w:rsid w:val="003265A1"/>
    <w:rsid w:val="00376728"/>
    <w:rsid w:val="00392984"/>
    <w:rsid w:val="003D6D7E"/>
    <w:rsid w:val="004038DF"/>
    <w:rsid w:val="00423775"/>
    <w:rsid w:val="00441506"/>
    <w:rsid w:val="0046206D"/>
    <w:rsid w:val="00463F8E"/>
    <w:rsid w:val="004C101B"/>
    <w:rsid w:val="004F5818"/>
    <w:rsid w:val="005874DB"/>
    <w:rsid w:val="005A55FE"/>
    <w:rsid w:val="005B06BA"/>
    <w:rsid w:val="005E2228"/>
    <w:rsid w:val="005E22AA"/>
    <w:rsid w:val="005E2D0B"/>
    <w:rsid w:val="00644B96"/>
    <w:rsid w:val="00681055"/>
    <w:rsid w:val="006F1AEB"/>
    <w:rsid w:val="00700B71"/>
    <w:rsid w:val="0070511B"/>
    <w:rsid w:val="00724E95"/>
    <w:rsid w:val="00747270"/>
    <w:rsid w:val="00772BA4"/>
    <w:rsid w:val="007C7C5C"/>
    <w:rsid w:val="007D3165"/>
    <w:rsid w:val="007E1E60"/>
    <w:rsid w:val="007F2B0E"/>
    <w:rsid w:val="008223DD"/>
    <w:rsid w:val="008E00B7"/>
    <w:rsid w:val="00903DA1"/>
    <w:rsid w:val="00996C1E"/>
    <w:rsid w:val="00A16215"/>
    <w:rsid w:val="00A44165"/>
    <w:rsid w:val="00A67E83"/>
    <w:rsid w:val="00AF1349"/>
    <w:rsid w:val="00AF1934"/>
    <w:rsid w:val="00B02DD1"/>
    <w:rsid w:val="00B84E68"/>
    <w:rsid w:val="00BE36CC"/>
    <w:rsid w:val="00C0036E"/>
    <w:rsid w:val="00C30FC0"/>
    <w:rsid w:val="00C4314C"/>
    <w:rsid w:val="00CA1B83"/>
    <w:rsid w:val="00CB5046"/>
    <w:rsid w:val="00CF11AF"/>
    <w:rsid w:val="00D11550"/>
    <w:rsid w:val="00D95784"/>
    <w:rsid w:val="00DD1835"/>
    <w:rsid w:val="00DF5067"/>
    <w:rsid w:val="00E03747"/>
    <w:rsid w:val="00E460FA"/>
    <w:rsid w:val="00E575FD"/>
    <w:rsid w:val="00E626CE"/>
    <w:rsid w:val="00E644AB"/>
    <w:rsid w:val="00E73FE4"/>
    <w:rsid w:val="00EB732E"/>
    <w:rsid w:val="00ED46AA"/>
    <w:rsid w:val="00EF2B9C"/>
    <w:rsid w:val="00F16E83"/>
    <w:rsid w:val="00F4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395EFBA"/>
  <w15:docId w15:val="{733E17C9-B7EB-4897-AD37-AA3C241A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51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511B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12EE2"/>
    <w:rPr>
      <w:kern w:val="2"/>
      <w:sz w:val="21"/>
      <w:szCs w:val="24"/>
    </w:rPr>
  </w:style>
  <w:style w:type="paragraph" w:styleId="a6">
    <w:name w:val="footer"/>
    <w:basedOn w:val="a"/>
    <w:link w:val="a7"/>
    <w:rsid w:val="00012E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12EE2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5E2D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5E2D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304037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24</TotalTime>
  <Pages>1</Pages>
  <Words>453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w</cp:lastModifiedBy>
  <cp:revision>14</cp:revision>
  <cp:lastPrinted>2015-04-09T04:29:00Z</cp:lastPrinted>
  <dcterms:created xsi:type="dcterms:W3CDTF">2019-04-04T02:18:00Z</dcterms:created>
  <dcterms:modified xsi:type="dcterms:W3CDTF">2024-08-30T05:22:00Z</dcterms:modified>
</cp:coreProperties>
</file>